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C2427" w14:textId="244DF55F" w:rsidR="00163511" w:rsidRDefault="00163511" w:rsidP="00163511">
      <w:pPr>
        <w:pStyle w:val="Hlavika"/>
      </w:pPr>
    </w:p>
    <w:p w14:paraId="4593B6A6" w14:textId="77777777" w:rsidR="00163511" w:rsidRDefault="00163511" w:rsidP="00163511">
      <w:pPr>
        <w:pStyle w:val="Hlavika"/>
        <w:tabs>
          <w:tab w:val="clear" w:pos="4536"/>
          <w:tab w:val="clear" w:pos="9072"/>
          <w:tab w:val="left" w:pos="3510"/>
        </w:tabs>
        <w:rPr>
          <w:i/>
        </w:rPr>
      </w:pPr>
    </w:p>
    <w:p w14:paraId="4ED2C6E9" w14:textId="555AA2FB" w:rsidR="00163511" w:rsidRPr="00A36698" w:rsidRDefault="00DF6073" w:rsidP="00163511">
      <w:pPr>
        <w:pStyle w:val="Hlavika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Príloha č. 8</w:t>
      </w:r>
      <w:r w:rsidR="00163511">
        <w:rPr>
          <w:rFonts w:ascii="Calibri" w:hAnsi="Calibri" w:cs="Calibri"/>
          <w:i/>
        </w:rPr>
        <w:t xml:space="preserve"> </w:t>
      </w:r>
      <w:proofErr w:type="spellStart"/>
      <w:r w:rsidR="00163511">
        <w:rPr>
          <w:rFonts w:ascii="Calibri" w:hAnsi="Calibri" w:cs="Calibri"/>
          <w:i/>
        </w:rPr>
        <w:t>PpP</w:t>
      </w:r>
      <w:proofErr w:type="spellEnd"/>
    </w:p>
    <w:p w14:paraId="0725B2DD" w14:textId="77777777" w:rsidR="00163511" w:rsidRPr="0059137F" w:rsidRDefault="00163511" w:rsidP="00163511">
      <w:pPr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63511" w:rsidRPr="0059137F" w14:paraId="6A0C2909" w14:textId="77777777" w:rsidTr="003339A7">
        <w:trPr>
          <w:trHeight w:val="6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38135" w:themeFill="accent6" w:themeFillShade="BF"/>
            <w:vAlign w:val="center"/>
          </w:tcPr>
          <w:p w14:paraId="05174DB1" w14:textId="0D73F5E8" w:rsidR="00163511" w:rsidRPr="0059137F" w:rsidRDefault="00163511" w:rsidP="00C43F38">
            <w:pPr>
              <w:spacing w:before="120" w:after="120" w:line="240" w:lineRule="auto"/>
              <w:jc w:val="center"/>
              <w:rPr>
                <w:rFonts w:cstheme="minorHAnsi"/>
                <w:bCs/>
                <w:caps/>
                <w:color w:val="FFFFFF"/>
                <w:sz w:val="24"/>
                <w:szCs w:val="24"/>
                <w:lang w:eastAsia="cs-CZ"/>
              </w:rPr>
            </w:pPr>
            <w:r w:rsidRPr="003339A7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24"/>
                <w:lang w:eastAsia="cs-CZ"/>
              </w:rPr>
              <w:t>Postup preukázania plnenia medzinárodných sankčných opatrení Európskej únie</w:t>
            </w:r>
          </w:p>
        </w:tc>
      </w:tr>
    </w:tbl>
    <w:p w14:paraId="6F8F1EC6" w14:textId="23E812AE" w:rsidR="00163511" w:rsidRPr="00800A59" w:rsidRDefault="00163511" w:rsidP="00163511">
      <w:pPr>
        <w:rPr>
          <w:szCs w:val="24"/>
        </w:rPr>
      </w:pPr>
    </w:p>
    <w:p w14:paraId="609C9055" w14:textId="77777777" w:rsidR="00163511" w:rsidRPr="00800A59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V nadväznosti na ruskú vojenskú agresiu na Ukrajine Európska komisia (EK) prijala Nariadenia a usmernenia (tzv. </w:t>
      </w:r>
      <w:r w:rsidRPr="00800A59">
        <w:rPr>
          <w:b/>
          <w:szCs w:val="24"/>
        </w:rPr>
        <w:t>sankčné nariadenia</w:t>
      </w:r>
      <w:r w:rsidRPr="00800A59">
        <w:rPr>
          <w:szCs w:val="24"/>
        </w:rPr>
        <w:t xml:space="preserve">), ktorých cieľom je zamedziť, </w:t>
      </w:r>
      <w:r w:rsidRPr="00800A59">
        <w:rPr>
          <w:rFonts w:cstheme="minorHAnsi"/>
          <w:iCs/>
          <w:szCs w:val="24"/>
        </w:rPr>
        <w:t>aby podpora smerovala osobám uvedeným v reštriktívnych opatreniach prijatých zo strany Európskej únie (EÚ) v súvislosti s vojenským konfliktom na Ukrajine.</w:t>
      </w:r>
    </w:p>
    <w:p w14:paraId="7159F733" w14:textId="77777777" w:rsidR="00163511" w:rsidRPr="00800A59" w:rsidRDefault="00163511" w:rsidP="00163511">
      <w:pPr>
        <w:pStyle w:val="Odsekzoznamu"/>
        <w:ind w:left="284"/>
        <w:jc w:val="both"/>
        <w:rPr>
          <w:szCs w:val="24"/>
        </w:rPr>
      </w:pPr>
    </w:p>
    <w:p w14:paraId="236D5611" w14:textId="77777777" w:rsidR="00163511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Sankčné nariadenia Rady EÚ sú priamo záväzné, uplatňujú sa automaticky a jednotne vo všetkých krajinách EÚ hneď po nadobudnutí ich účinnosti bez toho, aby museli byť transponované do vnútroštátnych právnych predpisov. V oblasti implementácie európskych štrukturálnych a investičných fondov ako aj v oblasti implementácie Programu Slovensko sú relevantné najmä </w:t>
      </w:r>
      <w:r w:rsidR="00D145FB">
        <w:rPr>
          <w:szCs w:val="24"/>
        </w:rPr>
        <w:t xml:space="preserve">nasledovné </w:t>
      </w:r>
      <w:r w:rsidRPr="00800A59">
        <w:rPr>
          <w:szCs w:val="24"/>
        </w:rPr>
        <w:t>nariadenia a</w:t>
      </w:r>
      <w:r w:rsidR="00D145FB">
        <w:rPr>
          <w:szCs w:val="24"/>
        </w:rPr>
        <w:t> predpisy:</w:t>
      </w:r>
    </w:p>
    <w:p w14:paraId="348B8B70" w14:textId="77777777" w:rsidR="00D145FB" w:rsidRPr="00D145FB" w:rsidRDefault="00D145FB" w:rsidP="00D145FB">
      <w:pPr>
        <w:pStyle w:val="Odsekzoznamu"/>
        <w:rPr>
          <w:szCs w:val="24"/>
        </w:rPr>
      </w:pPr>
    </w:p>
    <w:p w14:paraId="6871298B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>Zákon č. 289/2016 Z. z. o vykonávaní medzinárodných sankcií a o doplnení zákona č. 566/2001 Z. z. o cenných papieroch a investičných službách a o zmene a doplnení niektorých zákonov (zákon o cenných papieroch) v znení neskorších predpisov.</w:t>
      </w:r>
    </w:p>
    <w:p w14:paraId="58539BE0" w14:textId="00FD320D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 xml:space="preserve">Nariadenia Rady (EÚ) a usmernenia Európskej komisie k sankciám prijatým v nadväznosti na ruskú vojenskú agresiu na Ukrajine </w:t>
      </w:r>
      <w:del w:id="0" w:author="KH" w:date="2025-11-24T13:58:00Z">
        <w:r w:rsidRPr="00800A59" w:rsidDel="001D4571">
          <w:delText xml:space="preserve">sú dostupné na webovom sídle: </w:delText>
        </w:r>
        <w:r w:rsidR="001D4571" w:rsidDel="001D4571">
          <w:fldChar w:fldCharType="begin"/>
        </w:r>
        <w:r w:rsidR="001D4571" w:rsidDel="001D4571">
          <w:delInstrText xml:space="preserve"> HYPERLINK "https://ec.europa.eu/info/business-economy-euro/banking-and-finance/international-relations/restrictive-measures-sanctions/sanctions-adopted-following-russias-military-aggression-against-ukraine_en" </w:delInstrText>
        </w:r>
        <w:r w:rsidR="001D4571" w:rsidDel="001D4571">
          <w:fldChar w:fldCharType="separate"/>
        </w:r>
        <w:r w:rsidRPr="00800A59" w:rsidDel="001D4571">
          <w:rPr>
            <w:rStyle w:val="Hypertextovprepojenie"/>
          </w:rPr>
          <w:delText>https://ec.europa.eu/info/business-economy-euro/banking-and-finance/international-relations/restrictive-measures-sanctions/sanctions-adopted-following-russias-military-aggression-against-ukraine_en</w:delText>
        </w:r>
        <w:r w:rsidR="001D4571" w:rsidDel="001D4571">
          <w:rPr>
            <w:rStyle w:val="Hypertextovprepojenie"/>
          </w:rPr>
          <w:fldChar w:fldCharType="end"/>
        </w:r>
        <w:r w:rsidRPr="00800A59" w:rsidDel="001D4571">
          <w:delText>.</w:delText>
        </w:r>
      </w:del>
      <w:r w:rsidRPr="00800A59">
        <w:t xml:space="preserve"> </w:t>
      </w:r>
    </w:p>
    <w:p w14:paraId="1A8FCD2C" w14:textId="77777777" w:rsidR="00D145FB" w:rsidRP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269/2014 zo 17. marca 2014 o reštriktívnych opatreniach vzhľadom na konanie narúšajúce alebo ohrozujúce územnú celistvosť, zvrchovanosť alebo nezávislosť Ukrajiny</w:t>
      </w:r>
    </w:p>
    <w:p w14:paraId="19BEE0EF" w14:textId="77777777" w:rsid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833/2014 z 31. júla 2014 o reštriktívnych opatreniach s ohľadom na konanie Ruska, ktorým destabilizuje situáciu na Ukrajine (v znení neskorších predpisov</w:t>
      </w:r>
    </w:p>
    <w:p w14:paraId="4AC80365" w14:textId="77777777" w:rsidR="00163511" w:rsidRPr="00163511" w:rsidRDefault="00163511" w:rsidP="00163511">
      <w:pPr>
        <w:pStyle w:val="Odsekzoznamu"/>
        <w:rPr>
          <w:szCs w:val="24"/>
        </w:rPr>
      </w:pPr>
    </w:p>
    <w:p w14:paraId="763719F9" w14:textId="77777777" w:rsidR="00163511" w:rsidRPr="00D145FB" w:rsidRDefault="00163511" w:rsidP="00D145FB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Cieľom tohto postupu je poskytnúť žiadateľovi/prijímateľovi informácie k preukázaniu plnenia medzinárodných sankčných opatrení.</w:t>
      </w:r>
    </w:p>
    <w:p w14:paraId="3AEC4EF5" w14:textId="77777777" w:rsidR="00163511" w:rsidRPr="00D145FB" w:rsidRDefault="00163511" w:rsidP="00D145FB">
      <w:pPr>
        <w:pStyle w:val="Nadpis1"/>
        <w:jc w:val="center"/>
      </w:pPr>
      <w:r w:rsidRPr="00163511">
        <w:t>Preukazovanie plnenia medzinárodných sankčných opatrení EÚ</w:t>
      </w:r>
    </w:p>
    <w:p w14:paraId="169DDD41" w14:textId="77777777" w:rsidR="00163511" w:rsidRPr="00714BAC" w:rsidRDefault="00163511" w:rsidP="00C43F38">
      <w:pPr>
        <w:pStyle w:val="Default"/>
        <w:keepNext/>
        <w:numPr>
          <w:ilvl w:val="0"/>
          <w:numId w:val="3"/>
        </w:numPr>
        <w:spacing w:before="120" w:after="120"/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  <w:lang w:eastAsia="en-US"/>
        </w:rPr>
      </w:pP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Sprostredkovateľský orgán </w:t>
      </w:r>
      <w:r w:rsidRPr="00800A59">
        <w:rPr>
          <w:rFonts w:asciiTheme="minorHAnsi" w:hAnsiTheme="minorHAnsi" w:cstheme="minorBidi"/>
          <w:b/>
          <w:color w:val="auto"/>
          <w:sz w:val="22"/>
          <w:szCs w:val="22"/>
          <w:lang w:eastAsia="en-US"/>
        </w:rPr>
        <w:t>overuje plnenie</w:t>
      </w: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 sankčných opatrení v nasledujúcich procesných fázach:</w:t>
      </w:r>
    </w:p>
    <w:p w14:paraId="413DCEB2" w14:textId="082A9085" w:rsidR="00163511" w:rsidRPr="00800A59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administratívna finančná kontrola </w:t>
      </w:r>
      <w:r w:rsidR="00E75A5A">
        <w:t xml:space="preserve">prvej </w:t>
      </w:r>
      <w:proofErr w:type="spellStart"/>
      <w:r w:rsidR="00E75A5A">
        <w:t>ŽoP</w:t>
      </w:r>
      <w:proofErr w:type="spellEnd"/>
      <w:r w:rsidR="00E75A5A">
        <w:t xml:space="preserve"> a záverečnej </w:t>
      </w:r>
      <w:proofErr w:type="spellStart"/>
      <w:r w:rsidR="00E75A5A">
        <w:t>ŽoP</w:t>
      </w:r>
      <w:proofErr w:type="spellEnd"/>
      <w:r w:rsidR="00E75A5A">
        <w:t>,</w:t>
      </w:r>
    </w:p>
    <w:p w14:paraId="7B2F5276" w14:textId="257361A7" w:rsidR="00C605C0" w:rsidRDefault="00163511" w:rsidP="000E0E5A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udržateľnosť projektu. </w:t>
      </w:r>
    </w:p>
    <w:p w14:paraId="64FA5160" w14:textId="77777777" w:rsidR="00583B42" w:rsidRPr="00A702D2" w:rsidRDefault="00583B42" w:rsidP="00583B4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83B42" w14:paraId="053FF82A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7210B015" w14:textId="0B42C925" w:rsidR="00583B42" w:rsidRPr="00A702D2" w:rsidRDefault="005C63CD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lastRenderedPageBreak/>
              <w:t xml:space="preserve">Overenie vo fáze predloženia </w:t>
            </w:r>
            <w:r w:rsidR="00E75A5A">
              <w:rPr>
                <w:sz w:val="24"/>
                <w:szCs w:val="24"/>
                <w:u w:val="single"/>
              </w:rPr>
              <w:t xml:space="preserve">prvej </w:t>
            </w:r>
            <w:proofErr w:type="spellStart"/>
            <w:r w:rsidR="00E75A5A">
              <w:rPr>
                <w:sz w:val="24"/>
                <w:szCs w:val="24"/>
                <w:u w:val="single"/>
              </w:rPr>
              <w:t>ŽoP</w:t>
            </w:r>
            <w:proofErr w:type="spellEnd"/>
            <w:r w:rsidR="00E75A5A">
              <w:rPr>
                <w:sz w:val="24"/>
                <w:szCs w:val="24"/>
                <w:u w:val="single"/>
              </w:rPr>
              <w:t xml:space="preserve"> a </w:t>
            </w:r>
            <w:r w:rsidRPr="005C63CD">
              <w:rPr>
                <w:sz w:val="24"/>
                <w:szCs w:val="24"/>
                <w:u w:val="single"/>
              </w:rPr>
              <w:t xml:space="preserve">záverečnej </w:t>
            </w:r>
            <w:proofErr w:type="spellStart"/>
            <w:r w:rsidRPr="005C63CD">
              <w:rPr>
                <w:sz w:val="24"/>
                <w:szCs w:val="24"/>
                <w:u w:val="single"/>
              </w:rPr>
              <w:t>ŽoP</w:t>
            </w:r>
            <w:proofErr w:type="spellEnd"/>
          </w:p>
        </w:tc>
      </w:tr>
    </w:tbl>
    <w:p w14:paraId="02201158" w14:textId="77777777" w:rsidR="00583B42" w:rsidRDefault="00583B42" w:rsidP="00583B42">
      <w:pPr>
        <w:jc w:val="both"/>
      </w:pPr>
    </w:p>
    <w:p w14:paraId="55B2FDCF" w14:textId="0D87C0BD" w:rsidR="00C605C0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Prijímateľ preukazuje plnenie medziná</w:t>
      </w:r>
      <w:r w:rsidR="00E75A5A">
        <w:rPr>
          <w:rFonts w:asciiTheme="minorHAnsi" w:hAnsiTheme="minorHAnsi" w:cstheme="minorHAnsi"/>
          <w:sz w:val="22"/>
          <w:szCs w:val="22"/>
        </w:rPr>
        <w:t xml:space="preserve">rodných sankčných opatrení pri prvej </w:t>
      </w:r>
      <w:proofErr w:type="spellStart"/>
      <w:r w:rsidR="00E75A5A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E75A5A">
        <w:rPr>
          <w:rFonts w:asciiTheme="minorHAnsi" w:hAnsiTheme="minorHAnsi" w:cstheme="minorHAnsi"/>
          <w:sz w:val="22"/>
          <w:szCs w:val="22"/>
        </w:rPr>
        <w:t xml:space="preserve"> a z</w:t>
      </w:r>
      <w:r w:rsidRPr="0002231B">
        <w:rPr>
          <w:rFonts w:asciiTheme="minorHAnsi" w:hAnsiTheme="minorHAnsi" w:cstheme="minorHAnsi"/>
          <w:sz w:val="22"/>
          <w:szCs w:val="22"/>
        </w:rPr>
        <w:t xml:space="preserve">áverečnej </w:t>
      </w:r>
      <w:proofErr w:type="spellStart"/>
      <w:r w:rsidRPr="0002231B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Pr="0002231B">
        <w:rPr>
          <w:rFonts w:asciiTheme="minorHAnsi" w:hAnsiTheme="minorHAnsi" w:cstheme="minorHAnsi"/>
          <w:sz w:val="22"/>
          <w:szCs w:val="22"/>
        </w:rPr>
        <w:t xml:space="preserve"> na úrovni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prijímateľa</w:t>
      </w:r>
      <w:r w:rsidR="00714BAC">
        <w:rPr>
          <w:rFonts w:asciiTheme="minorHAnsi" w:hAnsiTheme="minorHAnsi" w:cstheme="minorHAnsi"/>
          <w:sz w:val="22"/>
          <w:szCs w:val="22"/>
        </w:rPr>
        <w:t>.</w:t>
      </w:r>
      <w:ins w:id="1" w:author="KH" w:date="2025-11-25T09:16:00Z">
        <w:r w:rsidR="000703A6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</w:p>
    <w:p w14:paraId="4EBFD6F3" w14:textId="77777777" w:rsidR="0002231B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Preukázanie na úrovni prijímateľa sa týka:</w:t>
      </w:r>
    </w:p>
    <w:p w14:paraId="30A5FF92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a)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Prijímateľa, jeho štatutárneho orgánu, resp. všetkých členov štatutárneho orgánu, všetkých členov jeho dozorného orgánu, prokuristu/prokuristov a iných osôb konajúcich v mene prijímateľa </w:t>
      </w:r>
      <w:r>
        <w:rPr>
          <w:rFonts w:asciiTheme="minorHAnsi" w:hAnsiTheme="minorHAnsi" w:cstheme="minorHAnsi"/>
          <w:sz w:val="22"/>
          <w:szCs w:val="22"/>
        </w:rPr>
        <w:t xml:space="preserve">(s </w:t>
      </w:r>
      <w:r w:rsidRPr="0002231B">
        <w:rPr>
          <w:rFonts w:asciiTheme="minorHAnsi" w:hAnsiTheme="minorHAnsi" w:cstheme="minorHAnsi"/>
          <w:sz w:val="22"/>
          <w:szCs w:val="22"/>
        </w:rPr>
        <w:t>výnimkou osôb splnomocnených konať v ich mene)</w:t>
      </w:r>
    </w:p>
    <w:p w14:paraId="6B4A4EF7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1CC44C26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b)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právnických alebo fyzických osôb, ktoré sú</w:t>
      </w:r>
      <w:r w:rsidR="00316D76">
        <w:rPr>
          <w:rFonts w:asciiTheme="minorHAnsi" w:hAnsiTheme="minorHAnsi" w:cstheme="minorHAnsi"/>
          <w:b/>
          <w:sz w:val="22"/>
          <w:szCs w:val="22"/>
        </w:rPr>
        <w:t xml:space="preserve"> s podnikom prijímateľa spojené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a ich štatutárneho orgánu</w:t>
      </w:r>
      <w:r w:rsidRPr="0002231B">
        <w:rPr>
          <w:rFonts w:asciiTheme="minorHAnsi" w:hAnsiTheme="minorHAnsi" w:cstheme="minorHAnsi"/>
          <w:sz w:val="22"/>
          <w:szCs w:val="22"/>
        </w:rPr>
        <w:t>, resp. všetkých členov ich štatutárneho orgánu</w:t>
      </w:r>
      <w:r>
        <w:rPr>
          <w:rFonts w:asciiTheme="minorHAnsi" w:hAnsiTheme="minorHAnsi" w:cstheme="minorHAnsi"/>
          <w:sz w:val="22"/>
          <w:szCs w:val="22"/>
        </w:rPr>
        <w:t xml:space="preserve">, všetkých členov ich dozorného </w:t>
      </w:r>
      <w:r w:rsidRPr="0002231B">
        <w:rPr>
          <w:rFonts w:asciiTheme="minorHAnsi" w:hAnsiTheme="minorHAnsi" w:cstheme="minorHAnsi"/>
          <w:sz w:val="22"/>
          <w:szCs w:val="22"/>
        </w:rPr>
        <w:t>orgánu, prokuristu/prokuristov a iných osôb konajúc</w:t>
      </w:r>
      <w:r>
        <w:rPr>
          <w:rFonts w:asciiTheme="minorHAnsi" w:hAnsiTheme="minorHAnsi" w:cstheme="minorHAnsi"/>
          <w:sz w:val="22"/>
          <w:szCs w:val="22"/>
        </w:rPr>
        <w:t xml:space="preserve">ich v ich mene (s výnimkou osôb </w:t>
      </w:r>
      <w:r w:rsidRPr="0002231B">
        <w:rPr>
          <w:rFonts w:asciiTheme="minorHAnsi" w:hAnsiTheme="minorHAnsi" w:cstheme="minorHAnsi"/>
          <w:sz w:val="22"/>
          <w:szCs w:val="22"/>
        </w:rPr>
        <w:t>splnomocnených konať v ich mene)</w:t>
      </w:r>
    </w:p>
    <w:p w14:paraId="31AA0F5E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2B48618A" w14:textId="29139BBB" w:rsidR="004D1A12" w:rsidRDefault="0002231B" w:rsidP="004D1A12">
      <w:pPr>
        <w:pStyle w:val="Default"/>
        <w:numPr>
          <w:ilvl w:val="0"/>
          <w:numId w:val="14"/>
        </w:numPr>
        <w:spacing w:before="120" w:after="120"/>
        <w:jc w:val="both"/>
        <w:rPr>
          <w:ins w:id="2" w:author="KH" w:date="2025-11-17T16:05:00Z"/>
          <w:rFonts w:asciiTheme="minorHAnsi" w:hAnsiTheme="minorHAnsi" w:cstheme="minorHAnsi"/>
          <w:sz w:val="22"/>
          <w:szCs w:val="22"/>
        </w:rPr>
      </w:pPr>
      <w:del w:id="3" w:author="KH" w:date="2025-11-17T16:05:00Z">
        <w:r w:rsidRPr="0002231B" w:rsidDel="004D1A12">
          <w:rPr>
            <w:rFonts w:asciiTheme="minorHAnsi" w:hAnsiTheme="minorHAnsi" w:cstheme="minorHAnsi"/>
            <w:sz w:val="22"/>
            <w:szCs w:val="22"/>
          </w:rPr>
          <w:delText xml:space="preserve">c) </w:delText>
        </w:r>
      </w:del>
      <w:r w:rsidRPr="0002231B">
        <w:rPr>
          <w:rFonts w:asciiTheme="minorHAnsi" w:hAnsiTheme="minorHAnsi" w:cstheme="minorHAnsi"/>
          <w:b/>
          <w:sz w:val="22"/>
          <w:szCs w:val="22"/>
        </w:rPr>
        <w:t>všetkých konečných užívateľov výhod</w:t>
      </w:r>
      <w:r w:rsidRPr="0002231B">
        <w:rPr>
          <w:rFonts w:asciiTheme="minorHAnsi" w:hAnsiTheme="minorHAnsi" w:cstheme="minorHAnsi"/>
          <w:sz w:val="22"/>
          <w:szCs w:val="22"/>
        </w:rPr>
        <w:t xml:space="preserve"> subjektov uvedených v písm. a) a b)</w:t>
      </w:r>
    </w:p>
    <w:p w14:paraId="18B3F8C4" w14:textId="77777777" w:rsidR="004D1A12" w:rsidRPr="004D1A12" w:rsidRDefault="004D1A12" w:rsidP="004D1A12">
      <w:pPr>
        <w:pStyle w:val="Default"/>
        <w:spacing w:before="120" w:after="120"/>
        <w:ind w:firstLine="360"/>
        <w:jc w:val="both"/>
        <w:rPr>
          <w:ins w:id="4" w:author="KH" w:date="2025-11-17T16:05:00Z"/>
          <w:rFonts w:asciiTheme="minorHAnsi" w:hAnsiTheme="minorHAnsi" w:cstheme="minorHAnsi"/>
          <w:sz w:val="22"/>
          <w:szCs w:val="22"/>
        </w:rPr>
      </w:pPr>
      <w:ins w:id="5" w:author="KH" w:date="2025-11-17T16:05:00Z">
        <w:r w:rsidRPr="004D1A12">
          <w:rPr>
            <w:rFonts w:asciiTheme="minorHAnsi" w:hAnsiTheme="minorHAnsi" w:cstheme="minorHAnsi"/>
            <w:sz w:val="22"/>
            <w:szCs w:val="22"/>
          </w:rPr>
          <w:t xml:space="preserve">a zároveň </w:t>
        </w:r>
      </w:ins>
    </w:p>
    <w:p w14:paraId="641C6083" w14:textId="5BB70A4D" w:rsidR="0002231B" w:rsidRDefault="004D1A12" w:rsidP="004D1A12">
      <w:pPr>
        <w:pStyle w:val="Default"/>
        <w:spacing w:before="120" w:after="120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ins w:id="6" w:author="KH" w:date="2025-11-17T16:05:00Z">
        <w:r w:rsidRPr="004D1A12">
          <w:rPr>
            <w:rFonts w:asciiTheme="minorHAnsi" w:hAnsiTheme="minorHAnsi" w:cstheme="minorHAnsi"/>
            <w:sz w:val="22"/>
            <w:szCs w:val="22"/>
          </w:rPr>
          <w:t>d)</w:t>
        </w:r>
        <w:r>
          <w:rPr>
            <w:rFonts w:asciiTheme="minorHAnsi" w:hAnsiTheme="minorHAnsi" w:cstheme="minorHAnsi"/>
            <w:b/>
            <w:sz w:val="22"/>
            <w:szCs w:val="22"/>
          </w:rPr>
          <w:t xml:space="preserve"> </w:t>
        </w:r>
      </w:ins>
      <w:ins w:id="7" w:author="KH" w:date="2025-11-17T16:16:00Z">
        <w:r>
          <w:rPr>
            <w:rFonts w:asciiTheme="minorHAnsi" w:hAnsiTheme="minorHAnsi" w:cstheme="minorHAnsi"/>
            <w:b/>
            <w:sz w:val="22"/>
            <w:szCs w:val="22"/>
          </w:rPr>
          <w:t xml:space="preserve">užívateľov, </w:t>
        </w:r>
      </w:ins>
      <w:ins w:id="8" w:author="KH" w:date="2025-11-17T16:05:00Z">
        <w:r>
          <w:rPr>
            <w:rFonts w:asciiTheme="minorHAnsi" w:hAnsiTheme="minorHAnsi" w:cstheme="minorHAnsi"/>
            <w:b/>
            <w:sz w:val="22"/>
            <w:szCs w:val="22"/>
          </w:rPr>
          <w:t>dodávateľov a subdodávateľov prijímateľa</w:t>
        </w:r>
      </w:ins>
      <w:r w:rsidR="0002231B">
        <w:rPr>
          <w:rFonts w:asciiTheme="minorHAnsi" w:hAnsiTheme="minorHAnsi" w:cstheme="minorHAnsi"/>
          <w:sz w:val="22"/>
          <w:szCs w:val="22"/>
        </w:rPr>
        <w:t>.</w:t>
      </w:r>
    </w:p>
    <w:p w14:paraId="2FAF79DA" w14:textId="77777777" w:rsidR="0002231B" w:rsidRPr="0002231B" w:rsidRDefault="0002231B" w:rsidP="0002231B">
      <w:pPr>
        <w:pStyle w:val="Default"/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2231B">
        <w:rPr>
          <w:rFonts w:asciiTheme="minorHAnsi" w:hAnsiTheme="minorHAnsi" w:cstheme="minorHAnsi"/>
          <w:sz w:val="22"/>
          <w:szCs w:val="22"/>
          <w:u w:val="single"/>
        </w:rPr>
        <w:t>3. Postup preukázania:</w:t>
      </w:r>
    </w:p>
    <w:p w14:paraId="79E26820" w14:textId="168EEFC1" w:rsidR="008B2BE6" w:rsidRDefault="0002231B" w:rsidP="008B2BE6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Prijímateľ predloží pri </w:t>
      </w:r>
      <w:r w:rsidR="008304B7">
        <w:rPr>
          <w:rFonts w:asciiTheme="minorHAnsi" w:hAnsiTheme="minorHAnsi" w:cstheme="minorHAnsi"/>
          <w:sz w:val="22"/>
          <w:szCs w:val="22"/>
        </w:rPr>
        <w:t xml:space="preserve">prvej </w:t>
      </w:r>
      <w:proofErr w:type="spellStart"/>
      <w:r w:rsidR="008304B7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8304B7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8304B7">
        <w:rPr>
          <w:rFonts w:asciiTheme="minorHAnsi" w:hAnsiTheme="minorHAnsi" w:cstheme="minorHAnsi"/>
          <w:sz w:val="22"/>
          <w:szCs w:val="22"/>
        </w:rPr>
        <w:t xml:space="preserve"> </w:t>
      </w:r>
      <w:ins w:id="15" w:author="KH" w:date="2025-11-25T09:18:00Z">
        <w:r w:rsidR="000703A6">
          <w:rPr>
            <w:rFonts w:asciiTheme="minorHAnsi" w:hAnsiTheme="minorHAnsi" w:cstheme="minorHAnsi"/>
            <w:sz w:val="22"/>
            <w:szCs w:val="22"/>
          </w:rPr>
          <w:t xml:space="preserve">predloží </w:t>
        </w:r>
      </w:ins>
      <w:r w:rsidRPr="0002231B">
        <w:rPr>
          <w:rFonts w:asciiTheme="minorHAnsi" w:hAnsiTheme="minorHAnsi" w:cstheme="minorHAnsi"/>
          <w:sz w:val="22"/>
          <w:szCs w:val="22"/>
        </w:rPr>
        <w:t xml:space="preserve">čestné vyhlásenie </w:t>
      </w:r>
      <w:r w:rsidR="00920DA8">
        <w:rPr>
          <w:rFonts w:asciiTheme="minorHAnsi" w:hAnsiTheme="minorHAnsi" w:cstheme="minorHAnsi"/>
          <w:sz w:val="22"/>
          <w:szCs w:val="22"/>
        </w:rPr>
        <w:t xml:space="preserve">(ČV) </w:t>
      </w:r>
      <w:r w:rsidRPr="0002231B">
        <w:rPr>
          <w:rFonts w:asciiTheme="minorHAnsi" w:hAnsiTheme="minorHAnsi" w:cstheme="minorHAnsi"/>
          <w:sz w:val="22"/>
          <w:szCs w:val="22"/>
        </w:rPr>
        <w:t>na úrovni prijím</w:t>
      </w:r>
      <w:r>
        <w:rPr>
          <w:rFonts w:asciiTheme="minorHAnsi" w:hAnsiTheme="minorHAnsi" w:cstheme="minorHAnsi"/>
          <w:sz w:val="22"/>
          <w:szCs w:val="22"/>
        </w:rPr>
        <w:t xml:space="preserve">ateľa, že žiadna </w:t>
      </w:r>
      <w:r w:rsidR="00E75A5A">
        <w:rPr>
          <w:rFonts w:asciiTheme="minorHAnsi" w:hAnsiTheme="minorHAnsi" w:cstheme="minorHAnsi"/>
          <w:sz w:val="22"/>
          <w:szCs w:val="22"/>
        </w:rPr>
        <w:t>z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os</w:t>
      </w:r>
      <w:r w:rsidR="00714BAC">
        <w:rPr>
          <w:rFonts w:asciiTheme="minorHAnsi" w:hAnsiTheme="minorHAnsi" w:cstheme="minorHAnsi"/>
          <w:sz w:val="22"/>
          <w:szCs w:val="22"/>
        </w:rPr>
        <w:t>ôb nie je sankcionovanou osobou</w:t>
      </w:r>
      <w:r w:rsidR="00E75A5A">
        <w:rPr>
          <w:rFonts w:asciiTheme="minorHAnsi" w:hAnsiTheme="minorHAnsi" w:cstheme="minorHAnsi"/>
          <w:sz w:val="22"/>
          <w:szCs w:val="22"/>
        </w:rPr>
        <w:t xml:space="preserve"> podľa</w:t>
      </w:r>
      <w:r w:rsidRPr="0002231B">
        <w:rPr>
          <w:rFonts w:asciiTheme="minorHAnsi" w:hAnsiTheme="minorHAnsi" w:cstheme="minorHAnsi"/>
          <w:sz w:val="22"/>
          <w:szCs w:val="22"/>
        </w:rPr>
        <w:t xml:space="preserve"> zákona</w:t>
      </w:r>
      <w:r>
        <w:rPr>
          <w:rFonts w:asciiTheme="minorHAnsi" w:hAnsiTheme="minorHAnsi" w:cstheme="minorHAnsi"/>
          <w:sz w:val="22"/>
          <w:szCs w:val="22"/>
        </w:rPr>
        <w:t xml:space="preserve"> č. 289/2016 Z. z. o vykonávaní </w:t>
      </w:r>
      <w:r w:rsidRPr="0002231B">
        <w:rPr>
          <w:rFonts w:asciiTheme="minorHAnsi" w:hAnsiTheme="minorHAnsi" w:cstheme="minorHAnsi"/>
          <w:sz w:val="22"/>
          <w:szCs w:val="22"/>
        </w:rPr>
        <w:t>medzinárodných sankcií a o doplnení z. č. 566/2001 Z. z. o cenných pa</w:t>
      </w:r>
      <w:r>
        <w:rPr>
          <w:rFonts w:asciiTheme="minorHAnsi" w:hAnsiTheme="minorHAnsi" w:cstheme="minorHAnsi"/>
          <w:sz w:val="22"/>
          <w:szCs w:val="22"/>
        </w:rPr>
        <w:t xml:space="preserve">pieroch a investičných službách </w:t>
      </w:r>
      <w:r w:rsidRPr="0002231B">
        <w:rPr>
          <w:rFonts w:asciiTheme="minorHAnsi" w:hAnsiTheme="minorHAnsi" w:cstheme="minorHAnsi"/>
          <w:sz w:val="22"/>
          <w:szCs w:val="22"/>
        </w:rPr>
        <w:t>a o zmene a doplnení niektorých zákonov (zákon cenných papieroch) v</w:t>
      </w:r>
      <w:r>
        <w:rPr>
          <w:rFonts w:asciiTheme="minorHAnsi" w:hAnsiTheme="minorHAnsi" w:cstheme="minorHAnsi"/>
          <w:sz w:val="22"/>
          <w:szCs w:val="22"/>
        </w:rPr>
        <w:t xml:space="preserve"> znení neskorších predpisov</w:t>
      </w:r>
      <w:ins w:id="16" w:author="KH" w:date="2025-11-04T13:51:00Z">
        <w:r w:rsidR="00331721">
          <w:rPr>
            <w:rFonts w:asciiTheme="minorHAnsi" w:hAnsiTheme="minorHAnsi" w:cstheme="minorHAnsi"/>
            <w:sz w:val="22"/>
            <w:szCs w:val="22"/>
          </w:rPr>
          <w:t xml:space="preserve"> a že subjekt, ktorý zastupuje, nem</w:t>
        </w:r>
      </w:ins>
      <w:ins w:id="17" w:author="KH" w:date="2025-11-04T13:52:00Z">
        <w:r w:rsidR="00331721">
          <w:rPr>
            <w:rFonts w:asciiTheme="minorHAnsi" w:hAnsiTheme="minorHAnsi" w:cstheme="minorHAnsi"/>
            <w:sz w:val="22"/>
            <w:szCs w:val="22"/>
          </w:rPr>
          <w:t>á žiadny majetkový podiel ani nie je súčasťou riadiacej štruktúry osoba uvedená na sankčných zoznamoch</w:t>
        </w:r>
      </w:ins>
      <w:r>
        <w:rPr>
          <w:rFonts w:asciiTheme="minorHAnsi" w:hAnsiTheme="minorHAnsi" w:cstheme="minorHAnsi"/>
          <w:sz w:val="22"/>
          <w:szCs w:val="22"/>
        </w:rPr>
        <w:t xml:space="preserve">. Za </w:t>
      </w:r>
      <w:r w:rsidRPr="0002231B">
        <w:rPr>
          <w:rFonts w:asciiTheme="minorHAnsi" w:hAnsiTheme="minorHAnsi" w:cstheme="minorHAnsi"/>
          <w:sz w:val="22"/>
          <w:szCs w:val="22"/>
        </w:rPr>
        <w:t>sankcionované osoby sa považujú najmä osoby uvedené v prílohe I nar</w:t>
      </w:r>
      <w:r>
        <w:rPr>
          <w:rFonts w:asciiTheme="minorHAnsi" w:hAnsiTheme="minorHAnsi" w:cstheme="minorHAnsi"/>
          <w:sz w:val="22"/>
          <w:szCs w:val="22"/>
        </w:rPr>
        <w:t xml:space="preserve">iadenia Rady (EÚ) č. 269/2014, </w:t>
      </w:r>
      <w:r w:rsidRPr="0002231B">
        <w:rPr>
          <w:rFonts w:asciiTheme="minorHAnsi" w:hAnsiTheme="minorHAnsi" w:cstheme="minorHAnsi"/>
          <w:sz w:val="22"/>
          <w:szCs w:val="22"/>
        </w:rPr>
        <w:t>prílohe XIX nariadenia Rady (EÚ) č. 833/2014 alebo právnická osoba</w:t>
      </w:r>
      <w:r>
        <w:rPr>
          <w:rFonts w:asciiTheme="minorHAnsi" w:hAnsiTheme="minorHAnsi" w:cstheme="minorHAnsi"/>
          <w:sz w:val="22"/>
          <w:szCs w:val="22"/>
        </w:rPr>
        <w:t xml:space="preserve">, subjekt alebo orgán usadený  v </w:t>
      </w:r>
      <w:r w:rsidRPr="0002231B">
        <w:rPr>
          <w:rFonts w:asciiTheme="minorHAnsi" w:hAnsiTheme="minorHAnsi" w:cstheme="minorHAnsi"/>
          <w:sz w:val="22"/>
          <w:szCs w:val="22"/>
        </w:rPr>
        <w:t xml:space="preserve">Rusku, ktorá/ktorý je z viac ako 50 % vo vlastníctve alebo pod </w:t>
      </w:r>
      <w:r w:rsidR="00714BAC">
        <w:rPr>
          <w:rFonts w:asciiTheme="minorHAnsi" w:hAnsiTheme="minorHAnsi" w:cstheme="minorHAnsi"/>
          <w:sz w:val="22"/>
          <w:szCs w:val="22"/>
        </w:rPr>
        <w:t xml:space="preserve">verejnou kontrolou. </w:t>
      </w:r>
      <w:r w:rsidRPr="0002231B">
        <w:rPr>
          <w:rFonts w:asciiTheme="minorHAnsi" w:hAnsiTheme="minorHAnsi" w:cstheme="minorHAnsi"/>
          <w:sz w:val="22"/>
          <w:szCs w:val="22"/>
        </w:rPr>
        <w:t xml:space="preserve">Ak prijímateľ </w:t>
      </w:r>
      <w:r w:rsidR="00714BAC">
        <w:rPr>
          <w:rFonts w:asciiTheme="minorHAnsi" w:hAnsiTheme="minorHAnsi" w:cstheme="minorHAnsi"/>
          <w:sz w:val="22"/>
          <w:szCs w:val="22"/>
        </w:rPr>
        <w:t>čestné vyhlásenie</w:t>
      </w:r>
      <w:r>
        <w:rPr>
          <w:rFonts w:asciiTheme="minorHAnsi" w:hAnsiTheme="minorHAnsi" w:cstheme="minorHAnsi"/>
          <w:sz w:val="22"/>
          <w:szCs w:val="22"/>
        </w:rPr>
        <w:t xml:space="preserve"> nepredloží, poskytovateľ </w:t>
      </w:r>
      <w:r w:rsidRPr="0002231B">
        <w:rPr>
          <w:rFonts w:asciiTheme="minorHAnsi" w:hAnsiTheme="minorHAnsi" w:cstheme="minorHAnsi"/>
          <w:sz w:val="22"/>
          <w:szCs w:val="22"/>
        </w:rPr>
        <w:t>vyzve p</w:t>
      </w:r>
      <w:r w:rsidR="00714BAC">
        <w:rPr>
          <w:rFonts w:asciiTheme="minorHAnsi" w:hAnsiTheme="minorHAnsi" w:cstheme="minorHAnsi"/>
          <w:sz w:val="22"/>
          <w:szCs w:val="22"/>
        </w:rPr>
        <w:t>rijímateľa na je</w:t>
      </w:r>
      <w:ins w:id="18" w:author="KH" w:date="2025-11-04T14:20:00Z">
        <w:r w:rsidR="009B7307">
          <w:rPr>
            <w:rFonts w:asciiTheme="minorHAnsi" w:hAnsiTheme="minorHAnsi" w:cstheme="minorHAnsi"/>
            <w:sz w:val="22"/>
            <w:szCs w:val="22"/>
          </w:rPr>
          <w:t>ho</w:t>
        </w:r>
      </w:ins>
      <w:del w:id="19" w:author="KH" w:date="2025-11-04T14:20:00Z">
        <w:r w:rsidR="00714BAC" w:rsidDel="009B7307">
          <w:rPr>
            <w:rFonts w:asciiTheme="minorHAnsi" w:hAnsiTheme="minorHAnsi" w:cstheme="minorHAnsi"/>
            <w:sz w:val="22"/>
            <w:szCs w:val="22"/>
          </w:rPr>
          <w:delText>j</w:delText>
        </w:r>
      </w:del>
      <w:r w:rsidR="00714BAC">
        <w:rPr>
          <w:rFonts w:asciiTheme="minorHAnsi" w:hAnsiTheme="minorHAnsi" w:cstheme="minorHAnsi"/>
          <w:sz w:val="22"/>
          <w:szCs w:val="22"/>
        </w:rPr>
        <w:t xml:space="preserve"> predloženie. </w:t>
      </w:r>
    </w:p>
    <w:p w14:paraId="7DC17BD9" w14:textId="65C45BB9" w:rsidR="008B2BE6" w:rsidRDefault="00654D6C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</w:t>
      </w:r>
      <w:ins w:id="20" w:author="KH" w:date="2026-01-21T12:04:00Z">
        <w:r w:rsidR="00063C2C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del w:id="21" w:author="KH" w:date="2026-01-21T12:04:00Z">
        <w:r w:rsidDel="00063C2C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22" w:author="KH" w:date="2025-12-17T07:44:00Z">
        <w:r w:rsidR="00433922">
          <w:rPr>
            <w:rFonts w:asciiTheme="minorHAnsi" w:hAnsiTheme="minorHAnsi" w:cstheme="minorHAnsi"/>
            <w:sz w:val="22"/>
            <w:szCs w:val="22"/>
          </w:rPr>
          <w:t>pri p</w:t>
        </w:r>
      </w:ins>
      <w:ins w:id="23" w:author="KH" w:date="2025-11-04T13:50:00Z">
        <w:r w:rsidR="00331721">
          <w:rPr>
            <w:rFonts w:asciiTheme="minorHAnsi" w:hAnsiTheme="minorHAnsi" w:cstheme="minorHAnsi"/>
            <w:sz w:val="22"/>
            <w:szCs w:val="22"/>
          </w:rPr>
          <w:t xml:space="preserve">rvej </w:t>
        </w:r>
        <w:proofErr w:type="spellStart"/>
        <w:r w:rsidR="00331721">
          <w:rPr>
            <w:rFonts w:asciiTheme="minorHAnsi" w:hAnsiTheme="minorHAnsi" w:cstheme="minorHAnsi"/>
            <w:sz w:val="22"/>
            <w:szCs w:val="22"/>
          </w:rPr>
          <w:t>ŽoP</w:t>
        </w:r>
        <w:proofErr w:type="spellEnd"/>
        <w:r w:rsidR="00331721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ins w:id="24" w:author="KH" w:date="2025-11-04T13:51:00Z">
        <w:r w:rsidR="00331721">
          <w:rPr>
            <w:rFonts w:asciiTheme="minorHAnsi" w:hAnsiTheme="minorHAnsi" w:cstheme="minorHAnsi"/>
            <w:sz w:val="22"/>
            <w:szCs w:val="22"/>
          </w:rPr>
          <w:t xml:space="preserve">a záverečnej </w:t>
        </w:r>
        <w:proofErr w:type="spellStart"/>
        <w:r w:rsidR="00331721">
          <w:rPr>
            <w:rFonts w:asciiTheme="minorHAnsi" w:hAnsiTheme="minorHAnsi" w:cstheme="minorHAnsi"/>
            <w:sz w:val="22"/>
            <w:szCs w:val="22"/>
          </w:rPr>
          <w:t>ŽoP</w:t>
        </w:r>
        <w:proofErr w:type="spellEnd"/>
        <w:r w:rsidR="00331721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="0002231B" w:rsidRPr="0002231B">
        <w:rPr>
          <w:rFonts w:asciiTheme="minorHAnsi" w:hAnsiTheme="minorHAnsi" w:cstheme="minorHAnsi"/>
          <w:sz w:val="22"/>
          <w:szCs w:val="22"/>
        </w:rPr>
        <w:t>overí všetky osoby, ktoré zastávali vyšš</w:t>
      </w:r>
      <w:r w:rsidR="00714BAC">
        <w:rPr>
          <w:rFonts w:asciiTheme="minorHAnsi" w:hAnsiTheme="minorHAnsi" w:cstheme="minorHAnsi"/>
          <w:sz w:val="22"/>
          <w:szCs w:val="22"/>
        </w:rPr>
        <w:t xml:space="preserve">ie uvedené pozície </w:t>
      </w:r>
      <w:r w:rsidR="0002231B" w:rsidRPr="0002231B">
        <w:rPr>
          <w:rFonts w:asciiTheme="minorHAnsi" w:hAnsiTheme="minorHAnsi" w:cstheme="minorHAnsi"/>
          <w:sz w:val="22"/>
          <w:szCs w:val="22"/>
        </w:rPr>
        <w:t>od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920DA8">
        <w:rPr>
          <w:rFonts w:asciiTheme="minorHAnsi" w:hAnsiTheme="minorHAnsi" w:cstheme="minorHAnsi"/>
          <w:sz w:val="22"/>
          <w:szCs w:val="22"/>
        </w:rPr>
        <w:t>nadobudnutia účinnosti Z</w:t>
      </w:r>
      <w:r w:rsidR="0002231B" w:rsidRPr="008B2BE6">
        <w:rPr>
          <w:rFonts w:asciiTheme="minorHAnsi" w:hAnsiTheme="minorHAnsi" w:cstheme="minorHAnsi"/>
          <w:sz w:val="22"/>
          <w:szCs w:val="22"/>
        </w:rPr>
        <w:t>mluvy o poskytnutí NFP do času výkonu overovania.</w:t>
      </w:r>
    </w:p>
    <w:p w14:paraId="02B92727" w14:textId="170B595F" w:rsidR="008B2BE6" w:rsidRDefault="0002231B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 overované osoby (na úrovni prijímateľa) sa nachádzajú medzi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sankcionovanými subjektmi, bude ďalej vychádzať z overenia sku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točnosti, kedy boli tieto osoby </w:t>
      </w:r>
      <w:r w:rsidRPr="008B2BE6">
        <w:rPr>
          <w:rFonts w:asciiTheme="minorHAnsi" w:hAnsiTheme="minorHAnsi" w:cstheme="minorHAnsi"/>
          <w:sz w:val="22"/>
          <w:szCs w:val="22"/>
        </w:rPr>
        <w:t>na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sankčný zoznam pridané. V prí</w:t>
      </w:r>
      <w:bookmarkStart w:id="25" w:name="_GoBack"/>
      <w:bookmarkEnd w:id="25"/>
      <w:r w:rsidRPr="008B2BE6">
        <w:rPr>
          <w:rFonts w:asciiTheme="minorHAnsi" w:hAnsiTheme="minorHAnsi" w:cstheme="minorHAnsi"/>
          <w:sz w:val="22"/>
          <w:szCs w:val="22"/>
        </w:rPr>
        <w:t>pade, že počas overovaného obdobia da</w:t>
      </w:r>
      <w:r w:rsidR="008B2BE6">
        <w:rPr>
          <w:rFonts w:asciiTheme="minorHAnsi" w:hAnsiTheme="minorHAnsi" w:cstheme="minorHAnsi"/>
          <w:sz w:val="22"/>
          <w:szCs w:val="22"/>
        </w:rPr>
        <w:t xml:space="preserve">né osoby neboli na sankčnom </w:t>
      </w:r>
      <w:r w:rsidRPr="008B2BE6">
        <w:rPr>
          <w:rFonts w:asciiTheme="minorHAnsi" w:hAnsiTheme="minorHAnsi" w:cstheme="minorHAnsi"/>
          <w:sz w:val="22"/>
          <w:szCs w:val="22"/>
        </w:rPr>
        <w:t>zozname, ale boli naň pridané až po uplynutí overovaného obdobia, teda po momente finančného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ukončenia projektu, potom nebudú z danej skutočnosti vyvodené negatívne závery voči prijímateľovi.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Upozorňujeme prijímateľa, že ak sa na neho vzťahujú sankčné reštriktívne opatrenia do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finančného ukončenia projektu, poskytovateľ je </w:t>
      </w:r>
      <w:r w:rsidR="003E015D">
        <w:rPr>
          <w:rFonts w:asciiTheme="minorHAnsi" w:hAnsiTheme="minorHAnsi" w:cstheme="minorHAnsi"/>
          <w:sz w:val="22"/>
          <w:szCs w:val="22"/>
        </w:rPr>
        <w:t xml:space="preserve">oprávnený </w:t>
      </w:r>
      <w:r w:rsidRPr="008B2BE6">
        <w:rPr>
          <w:rFonts w:asciiTheme="minorHAnsi" w:hAnsiTheme="minorHAnsi" w:cstheme="minorHAnsi"/>
          <w:sz w:val="22"/>
          <w:szCs w:val="22"/>
        </w:rPr>
        <w:t>odstúpiť od Zmluvy o poskytnutí NFP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a prijímateľ je povinný vrátiť poskytnutý NFP.</w:t>
      </w:r>
    </w:p>
    <w:p w14:paraId="141FA543" w14:textId="008945E9" w:rsidR="008B2BE6" w:rsidRDefault="0002231B" w:rsidP="000703A6">
      <w:pPr>
        <w:pStyle w:val="Default"/>
        <w:numPr>
          <w:ilvl w:val="0"/>
          <w:numId w:val="9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ak prijíma</w:t>
      </w:r>
      <w:r w:rsidR="00172524">
        <w:rPr>
          <w:rFonts w:asciiTheme="minorHAnsi" w:hAnsiTheme="minorHAnsi" w:cstheme="minorHAnsi"/>
          <w:sz w:val="22"/>
          <w:szCs w:val="22"/>
        </w:rPr>
        <w:t>teľ nepredloží ČV podľa odseku 5</w:t>
      </w:r>
      <w:r w:rsidRPr="008B2BE6">
        <w:rPr>
          <w:rFonts w:asciiTheme="minorHAnsi" w:hAnsiTheme="minorHAnsi" w:cstheme="minorHAnsi"/>
          <w:sz w:val="22"/>
          <w:szCs w:val="22"/>
        </w:rPr>
        <w:t xml:space="preserve"> ani po výzve na doplnenie, alebo má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poskytovateľ pochybnosti o tom, či sú výdavky projektu dotknuté predmetnými nariadeniami Rady EÚ,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172524">
        <w:rPr>
          <w:rFonts w:asciiTheme="minorHAnsi" w:hAnsiTheme="minorHAnsi" w:cstheme="minorHAnsi"/>
          <w:sz w:val="22"/>
          <w:szCs w:val="22"/>
        </w:rPr>
        <w:t xml:space="preserve">avšak tieto nevie v danej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fáze potvrdiť, </w:t>
      </w:r>
      <w:r w:rsidR="00172524">
        <w:rPr>
          <w:rFonts w:asciiTheme="minorHAnsi" w:hAnsiTheme="minorHAnsi" w:cstheme="minorHAnsi"/>
          <w:sz w:val="22"/>
          <w:szCs w:val="22"/>
        </w:rPr>
        <w:t xml:space="preserve">SO uplatní </w:t>
      </w:r>
      <w:r w:rsidR="00172524" w:rsidRPr="00163511">
        <w:rPr>
          <w:rFonts w:asciiTheme="minorHAnsi" w:hAnsiTheme="minorHAnsi" w:cstheme="minorHAnsi"/>
          <w:sz w:val="22"/>
          <w:szCs w:val="22"/>
        </w:rPr>
        <w:t>postup podľa Zmluvy o</w:t>
      </w:r>
      <w:r w:rsidR="00172524">
        <w:rPr>
          <w:rFonts w:asciiTheme="minorHAnsi" w:hAnsiTheme="minorHAnsi" w:cstheme="minorHAnsi"/>
          <w:sz w:val="22"/>
          <w:szCs w:val="22"/>
        </w:rPr>
        <w:t xml:space="preserve"> poskytnutí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NFP </w:t>
      </w:r>
      <w:r w:rsidR="00172524" w:rsidRPr="0002231B">
        <w:rPr>
          <w:rFonts w:asciiTheme="minorHAnsi" w:hAnsiTheme="minorHAnsi" w:cstheme="minorHAnsi"/>
          <w:b/>
          <w:sz w:val="22"/>
          <w:szCs w:val="22"/>
        </w:rPr>
        <w:lastRenderedPageBreak/>
        <w:t>a dočasne sa pozastaví poskytovanie NFP.</w:t>
      </w:r>
      <w:r w:rsidR="001033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33A4" w:rsidRPr="001033A4">
        <w:rPr>
          <w:rFonts w:asciiTheme="minorHAnsi" w:hAnsiTheme="minorHAnsi" w:cstheme="minorHAnsi"/>
          <w:sz w:val="22"/>
          <w:szCs w:val="22"/>
        </w:rPr>
        <w:t xml:space="preserve">V rámci prebiehajúceho skúmania poskytovateľ preskúma z dostupných zdrojov (napr. </w:t>
      </w:r>
      <w:proofErr w:type="spellStart"/>
      <w:r w:rsidR="001033A4" w:rsidRPr="001033A4">
        <w:rPr>
          <w:rFonts w:asciiTheme="minorHAnsi" w:hAnsiTheme="minorHAnsi" w:cstheme="minorHAnsi"/>
          <w:sz w:val="22"/>
          <w:szCs w:val="22"/>
        </w:rPr>
        <w:t>Arachné</w:t>
      </w:r>
      <w:proofErr w:type="spellEnd"/>
      <w:r w:rsidR="001033A4" w:rsidRPr="001033A4">
        <w:rPr>
          <w:rFonts w:asciiTheme="minorHAnsi" w:hAnsiTheme="minorHAnsi" w:cstheme="minorHAnsi"/>
          <w:sz w:val="22"/>
          <w:szCs w:val="22"/>
        </w:rPr>
        <w:t>, obchodný register, RPVS, Sankčná mapa EÚ, resp. prílohy príslušných sankčných nariadení Rady (EÚ), iné verejne dostupné zdroje), či sa na danú situáciu vzťahujú sankčné opatrenia.</w:t>
      </w:r>
    </w:p>
    <w:p w14:paraId="36DC3500" w14:textId="77777777" w:rsidR="00BF2802" w:rsidRPr="00A702D2" w:rsidRDefault="00BF2802" w:rsidP="00BF280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F2802" w14:paraId="04D5C128" w14:textId="1F7E555B" w:rsidTr="00ED5127">
        <w:tc>
          <w:tcPr>
            <w:tcW w:w="9062" w:type="dxa"/>
            <w:shd w:val="clear" w:color="auto" w:fill="E2EFD9" w:themeFill="accent6" w:themeFillTint="33"/>
          </w:tcPr>
          <w:p w14:paraId="38EA052F" w14:textId="4FFFB2E2" w:rsidR="00BF2802" w:rsidRPr="00A702D2" w:rsidRDefault="00BF2802" w:rsidP="004D1A12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t xml:space="preserve">Overenie vo fáze </w:t>
            </w:r>
            <w:r w:rsidRPr="003E015D">
              <w:rPr>
                <w:sz w:val="24"/>
                <w:szCs w:val="24"/>
                <w:u w:val="single"/>
              </w:rPr>
              <w:t>udržateľnosti projektu</w:t>
            </w:r>
          </w:p>
        </w:tc>
      </w:tr>
    </w:tbl>
    <w:p w14:paraId="175FD049" w14:textId="4C9D41F3" w:rsidR="00BF2802" w:rsidRDefault="00BF2802" w:rsidP="00BF2802">
      <w:pPr>
        <w:jc w:val="both"/>
      </w:pPr>
    </w:p>
    <w:p w14:paraId="29D6C3B7" w14:textId="360F70E2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Počas obdobia udržateľnosti prijímateľ preukazuje plnenie sankčných opatrení formou ČV iba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6D76">
        <w:rPr>
          <w:rFonts w:asciiTheme="minorHAnsi" w:hAnsiTheme="minorHAnsi" w:cstheme="minorHAnsi"/>
          <w:sz w:val="22"/>
          <w:szCs w:val="22"/>
        </w:rPr>
        <w:t xml:space="preserve">v prípade, ak v predošlej fáze </w:t>
      </w:r>
      <w:r w:rsidRPr="008B2BE6">
        <w:rPr>
          <w:rFonts w:asciiTheme="minorHAnsi" w:hAnsiTheme="minorHAnsi" w:cstheme="minorHAnsi"/>
          <w:sz w:val="22"/>
          <w:szCs w:val="22"/>
        </w:rPr>
        <w:t>nedošlo k preukázaniu ich plnenia. V takom prípade dôjde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k preukázaniu raz počas obdobia udržateľnos</w:t>
      </w:r>
      <w:r w:rsidR="002C406F">
        <w:rPr>
          <w:rFonts w:asciiTheme="minorHAnsi" w:hAnsiTheme="minorHAnsi" w:cstheme="minorHAnsi"/>
          <w:sz w:val="22"/>
          <w:szCs w:val="22"/>
        </w:rPr>
        <w:t xml:space="preserve">ti, </w:t>
      </w:r>
      <w:r w:rsidRPr="008B2BE6">
        <w:rPr>
          <w:rFonts w:asciiTheme="minorHAnsi" w:hAnsiTheme="minorHAnsi" w:cstheme="minorHAnsi"/>
          <w:sz w:val="22"/>
          <w:szCs w:val="22"/>
        </w:rPr>
        <w:t>a to:</w:t>
      </w:r>
    </w:p>
    <w:p w14:paraId="2F1F10CF" w14:textId="58038F27" w:rsidR="008B2BE6" w:rsidRPr="008B2BE6" w:rsidRDefault="00316D76" w:rsidP="008B2BE6">
      <w:pPr>
        <w:pStyle w:val="Default"/>
        <w:spacing w:before="120" w:after="120"/>
        <w:ind w:left="709" w:firstLine="37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voči osobám uvedeným v</w:t>
      </w:r>
      <w:r w:rsidR="003E015D">
        <w:rPr>
          <w:rFonts w:asciiTheme="minorHAnsi" w:hAnsiTheme="minorHAnsi" w:cstheme="minorHAnsi"/>
          <w:sz w:val="22"/>
          <w:szCs w:val="22"/>
        </w:rPr>
        <w:t xml:space="preserve"> časti A v bode 2, </w:t>
      </w:r>
    </w:p>
    <w:p w14:paraId="55D49A0F" w14:textId="71B065B6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postupom uvedeným v bode B tejto kapitoly.</w:t>
      </w:r>
    </w:p>
    <w:p w14:paraId="58270884" w14:textId="5ECFE4CC" w:rsid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že z overenia vykonaného počas obdobia udržateľnosti vyplynie skutočnosť, že na osobu/osoby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prijímateľa/dodávateľa/subdodávateľa/užívateľa sa vzťahovali/vzťahujú niektoré z vyššie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sankčných opatrení, poskytovateľ bude postupovať podľa identifikovania skutočnosti, či sa na </w:t>
      </w:r>
      <w:proofErr w:type="spellStart"/>
      <w:r w:rsidRPr="008B2BE6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8B2BE6">
        <w:rPr>
          <w:rFonts w:asciiTheme="minorHAnsi" w:hAnsiTheme="minorHAnsi" w:cstheme="minorHAnsi"/>
          <w:sz w:val="22"/>
          <w:szCs w:val="22"/>
        </w:rPr>
        <w:t xml:space="preserve"> vzťahovali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počas relevantného obdobia, a to nasledovne:</w:t>
      </w:r>
    </w:p>
    <w:p w14:paraId="6C7E8C56" w14:textId="789A2E94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že:</w:t>
      </w:r>
    </w:p>
    <w:p w14:paraId="4DDABE05" w14:textId="0C982AF8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</w:t>
      </w:r>
      <w:r w:rsidR="00D85896">
        <w:rPr>
          <w:rFonts w:asciiTheme="minorHAnsi" w:hAnsiTheme="minorHAnsi" w:cstheme="minorHAnsi"/>
          <w:sz w:val="22"/>
          <w:szCs w:val="22"/>
        </w:rPr>
        <w:t xml:space="preserve">vateľa </w:t>
      </w:r>
      <w:r w:rsidRPr="008B2BE6">
        <w:rPr>
          <w:rFonts w:asciiTheme="minorHAnsi" w:hAnsiTheme="minorHAnsi" w:cstheme="minorHAnsi"/>
          <w:sz w:val="22"/>
          <w:szCs w:val="22"/>
        </w:rPr>
        <w:t>vzťahovali už počas akéhokoľvek časového úseku spadajúceho do obdobia 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poskytnutia pomoci (nadobu</w:t>
      </w:r>
      <w:r w:rsidR="00920DA8">
        <w:rPr>
          <w:rFonts w:asciiTheme="minorHAnsi" w:hAnsiTheme="minorHAnsi" w:cstheme="minorHAnsi"/>
          <w:sz w:val="22"/>
          <w:szCs w:val="22"/>
        </w:rPr>
        <w:t>dnutia účinnosti Z</w:t>
      </w:r>
      <w:r w:rsidRPr="008B2BE6">
        <w:rPr>
          <w:rFonts w:asciiTheme="minorHAnsi" w:hAnsiTheme="minorHAnsi" w:cstheme="minorHAnsi"/>
          <w:sz w:val="22"/>
          <w:szCs w:val="22"/>
        </w:rPr>
        <w:t>mluvy o poskytnutí NFP)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finančného ukončenia projektu, poskytovateľ</w:t>
      </w:r>
      <w:r w:rsidR="00DE0088">
        <w:rPr>
          <w:rFonts w:asciiTheme="minorHAnsi" w:hAnsiTheme="minorHAnsi" w:cstheme="minorHAnsi"/>
          <w:sz w:val="22"/>
          <w:szCs w:val="22"/>
        </w:rPr>
        <w:t xml:space="preserve"> je povinný odstúpiť od Zmluvy </w:t>
      </w:r>
      <w:r w:rsidRPr="008B2BE6">
        <w:rPr>
          <w:rFonts w:asciiTheme="minorHAnsi" w:hAnsiTheme="minorHAnsi" w:cstheme="minorHAnsi"/>
          <w:sz w:val="22"/>
          <w:szCs w:val="22"/>
        </w:rPr>
        <w:t>a vymáhať poskytnutý NFP;</w:t>
      </w:r>
    </w:p>
    <w:p w14:paraId="5BB8AC8B" w14:textId="505819B1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/užívateľa začali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vzťahovať až počas obdobia udržateľnosti projektu, po</w:t>
      </w:r>
      <w:r>
        <w:rPr>
          <w:rFonts w:asciiTheme="minorHAnsi" w:hAnsiTheme="minorHAnsi" w:cstheme="minorHAnsi"/>
          <w:sz w:val="22"/>
          <w:szCs w:val="22"/>
        </w:rPr>
        <w:t xml:space="preserve">skytovateľ pokračuje v zmluvnom </w:t>
      </w:r>
      <w:r w:rsidRPr="008B2BE6">
        <w:rPr>
          <w:rFonts w:asciiTheme="minorHAnsi" w:hAnsiTheme="minorHAnsi" w:cstheme="minorHAnsi"/>
          <w:sz w:val="22"/>
          <w:szCs w:val="22"/>
        </w:rPr>
        <w:t>vzťahu s prijímateľom/užívateľom bez postihu voči prijímateľovi/užívateľovi;</w:t>
      </w:r>
    </w:p>
    <w:p w14:paraId="56C02B75" w14:textId="5A06DA13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prijímateľ/užívateľ v súvislosti s predmetom projektu uzatvoril dodávateľskú zmluvu, resp.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dodávateľ uzatvoril subdodávateľskú zmluvu s osobou,</w:t>
      </w:r>
      <w:r>
        <w:rPr>
          <w:rFonts w:asciiTheme="minorHAnsi" w:hAnsiTheme="minorHAnsi" w:cstheme="minorHAnsi"/>
          <w:sz w:val="22"/>
          <w:szCs w:val="22"/>
        </w:rPr>
        <w:t xml:space="preserve"> na ktorú sa v čase uzatvorenia </w:t>
      </w:r>
      <w:r w:rsidRPr="008B2BE6">
        <w:rPr>
          <w:rFonts w:asciiTheme="minorHAnsi" w:hAnsiTheme="minorHAnsi" w:cstheme="minorHAnsi"/>
          <w:sz w:val="22"/>
          <w:szCs w:val="22"/>
        </w:rPr>
        <w:t>zmluvy/dodatku k zmluve vzťahovali sankčné opatrenia uv</w:t>
      </w:r>
      <w:r w:rsidR="003E015D">
        <w:rPr>
          <w:rFonts w:asciiTheme="minorHAnsi" w:hAnsiTheme="minorHAnsi" w:cstheme="minorHAnsi"/>
          <w:sz w:val="22"/>
          <w:szCs w:val="22"/>
        </w:rPr>
        <w:t>edené v bode A, SO</w:t>
      </w:r>
      <w:r>
        <w:rPr>
          <w:rFonts w:asciiTheme="minorHAnsi" w:hAnsiTheme="minorHAnsi" w:cstheme="minorHAnsi"/>
          <w:sz w:val="22"/>
          <w:szCs w:val="22"/>
        </w:rPr>
        <w:t xml:space="preserve"> je </w:t>
      </w:r>
      <w:r w:rsidRPr="008B2BE6">
        <w:rPr>
          <w:rFonts w:asciiTheme="minorHAnsi" w:hAnsiTheme="minorHAnsi" w:cstheme="minorHAnsi"/>
          <w:sz w:val="22"/>
          <w:szCs w:val="22"/>
        </w:rPr>
        <w:t>povinný vymáhať poskytnutý NFP alebo jeho časť, kto</w:t>
      </w:r>
      <w:r>
        <w:rPr>
          <w:rFonts w:asciiTheme="minorHAnsi" w:hAnsiTheme="minorHAnsi" w:cstheme="minorHAnsi"/>
          <w:sz w:val="22"/>
          <w:szCs w:val="22"/>
        </w:rPr>
        <w:t xml:space="preserve">rá bola poskytnutá v rozpore so </w:t>
      </w:r>
      <w:r w:rsidRPr="008B2BE6">
        <w:rPr>
          <w:rFonts w:asciiTheme="minorHAnsi" w:hAnsiTheme="minorHAnsi" w:cstheme="minorHAnsi"/>
          <w:sz w:val="22"/>
          <w:szCs w:val="22"/>
        </w:rPr>
        <w:t>sankčným mechanizmom, resp. je oprávnený odstúpiť od Zmluvy</w:t>
      </w:r>
      <w:r w:rsidR="00DE0088">
        <w:rPr>
          <w:rFonts w:asciiTheme="minorHAnsi" w:hAnsiTheme="minorHAnsi" w:cstheme="minorHAnsi"/>
          <w:sz w:val="22"/>
          <w:szCs w:val="22"/>
        </w:rPr>
        <w:t>.</w:t>
      </w:r>
    </w:p>
    <w:sectPr w:rsidR="008B2BE6" w:rsidRPr="008B2B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648CE" w14:textId="77777777" w:rsidR="00D51535" w:rsidRDefault="00D51535" w:rsidP="009F74FA">
      <w:pPr>
        <w:spacing w:after="0" w:line="240" w:lineRule="auto"/>
      </w:pPr>
      <w:r>
        <w:separator/>
      </w:r>
    </w:p>
  </w:endnote>
  <w:endnote w:type="continuationSeparator" w:id="0">
    <w:p w14:paraId="2C24F4F8" w14:textId="77777777" w:rsidR="00D51535" w:rsidRDefault="00D51535" w:rsidP="009F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1719E" w14:textId="6F2988FF" w:rsidR="009F74FA" w:rsidRDefault="009F74FA" w:rsidP="008304B7">
    <w:pPr>
      <w:pStyle w:val="Pta"/>
      <w:tabs>
        <w:tab w:val="clear" w:pos="9406"/>
        <w:tab w:val="left" w:pos="5332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63C2C">
      <w:rPr>
        <w:noProof/>
      </w:rPr>
      <w:t>3</w:t>
    </w:r>
    <w:r>
      <w:fldChar w:fldCharType="end"/>
    </w:r>
    <w:r>
      <w:t xml:space="preserve"> /</w:t>
    </w:r>
    <w:r w:rsidR="008304B7">
      <w:t>3</w:t>
    </w:r>
    <w:r w:rsidR="008304B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3BA53" w14:textId="77777777" w:rsidR="00D51535" w:rsidRDefault="00D51535" w:rsidP="009F74FA">
      <w:pPr>
        <w:spacing w:after="0" w:line="240" w:lineRule="auto"/>
      </w:pPr>
      <w:r>
        <w:separator/>
      </w:r>
    </w:p>
  </w:footnote>
  <w:footnote w:type="continuationSeparator" w:id="0">
    <w:p w14:paraId="76C24DB3" w14:textId="77777777" w:rsidR="00D51535" w:rsidRDefault="00D51535" w:rsidP="009F74FA">
      <w:pPr>
        <w:spacing w:after="0" w:line="240" w:lineRule="auto"/>
      </w:pPr>
      <w:r>
        <w:continuationSeparator/>
      </w:r>
    </w:p>
  </w:footnote>
  <w:footnote w:id="1">
    <w:p w14:paraId="79378BC8" w14:textId="51601260" w:rsidR="008304B7" w:rsidDel="004D1A12" w:rsidRDefault="008304B7" w:rsidP="008304B7">
      <w:pPr>
        <w:pStyle w:val="Textpoznmkypodiarou"/>
        <w:jc w:val="both"/>
        <w:rPr>
          <w:del w:id="9" w:author="KH" w:date="2025-11-17T16:07:00Z"/>
        </w:rPr>
      </w:pPr>
      <w:del w:id="10" w:author="KH" w:date="2025-11-17T16:07:00Z">
        <w:r w:rsidRPr="008304B7" w:rsidDel="004D1A12">
          <w:rPr>
            <w:rStyle w:val="Odkaznapoznmkupodiarou"/>
            <w:sz w:val="18"/>
          </w:rPr>
          <w:footnoteRef/>
        </w:r>
        <w:r w:rsidRPr="008304B7" w:rsidDel="004D1A12">
          <w:rPr>
            <w:sz w:val="18"/>
          </w:rPr>
          <w:delText xml:space="preserve"> </w:delText>
        </w:r>
      </w:del>
      <w:r w:rsidRPr="008304B7">
        <w:rPr>
          <w:sz w:val="18"/>
        </w:rPr>
        <w:t xml:space="preserve">Pri záverečnej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predloží prijímateľ čestné vyhlásenie, ak sa od predloženia prvej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zmenili osoby, za ktoré sa čestné vyhlásenie predkladá. </w:t>
      </w:r>
      <w:ins w:id="11" w:author="KH" w:date="2025-11-04T14:13:00Z">
        <w:del w:id="12" w:author="KH" w:date="2025-11-17T16:07:00Z">
          <w:r w:rsidR="00803FF1" w:rsidDel="004D1A12">
            <w:rPr>
              <w:sz w:val="18"/>
            </w:rPr>
            <w:delText>Pri výzvach, v rámci ktorých bola uvedená formálna podmienka „Uplatňovanie medzinárodných sankcii“ predkladá žiadateľ Čestn</w:delText>
          </w:r>
        </w:del>
      </w:ins>
      <w:ins w:id="13" w:author="KH" w:date="2025-11-04T14:14:00Z">
        <w:del w:id="14" w:author="KH" w:date="2025-11-17T16:07:00Z">
          <w:r w:rsidR="00803FF1" w:rsidDel="004D1A12">
            <w:rPr>
              <w:sz w:val="18"/>
            </w:rPr>
            <w:delText xml:space="preserve">é vyhlásenie pred podpisom Zmluvy o poskytnutí NFP. </w:delText>
          </w:r>
        </w:del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93816" w14:textId="1DA5907F" w:rsidR="00DE0088" w:rsidRDefault="00D735C3">
    <w:pPr>
      <w:pStyle w:val="Hlavika"/>
    </w:pPr>
    <w:r>
      <w:rPr>
        <w:noProof/>
        <w:lang w:eastAsia="sk-SK"/>
      </w:rPr>
      <w:drawing>
        <wp:inline distT="0" distB="0" distL="0" distR="0" wp14:anchorId="5F038ABD" wp14:editId="25EE5A0A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6FD"/>
    <w:multiLevelType w:val="hybridMultilevel"/>
    <w:tmpl w:val="999217D6"/>
    <w:lvl w:ilvl="0" w:tplc="3BD833A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54FD"/>
    <w:multiLevelType w:val="hybridMultilevel"/>
    <w:tmpl w:val="458EE210"/>
    <w:lvl w:ilvl="0" w:tplc="D0366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9E7466"/>
    <w:multiLevelType w:val="hybridMultilevel"/>
    <w:tmpl w:val="A1C0E308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A3C4D"/>
    <w:multiLevelType w:val="hybridMultilevel"/>
    <w:tmpl w:val="A76A3B78"/>
    <w:lvl w:ilvl="0" w:tplc="E7681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F"/>
    <w:multiLevelType w:val="hybridMultilevel"/>
    <w:tmpl w:val="4496B2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40136"/>
    <w:multiLevelType w:val="hybridMultilevel"/>
    <w:tmpl w:val="A7587B2A"/>
    <w:lvl w:ilvl="0" w:tplc="C8FC16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795015"/>
    <w:multiLevelType w:val="hybridMultilevel"/>
    <w:tmpl w:val="F8CC52DC"/>
    <w:lvl w:ilvl="0" w:tplc="2C088E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252C"/>
    <w:multiLevelType w:val="hybridMultilevel"/>
    <w:tmpl w:val="C35AFE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C7194"/>
    <w:multiLevelType w:val="hybridMultilevel"/>
    <w:tmpl w:val="29ECB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33390"/>
    <w:multiLevelType w:val="hybridMultilevel"/>
    <w:tmpl w:val="D0828A98"/>
    <w:lvl w:ilvl="0" w:tplc="030E8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6395"/>
    <w:multiLevelType w:val="hybridMultilevel"/>
    <w:tmpl w:val="0C16F36E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96C69"/>
    <w:multiLevelType w:val="hybridMultilevel"/>
    <w:tmpl w:val="856601CE"/>
    <w:lvl w:ilvl="0" w:tplc="D5440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214A63"/>
    <w:multiLevelType w:val="hybridMultilevel"/>
    <w:tmpl w:val="068EF404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6083C"/>
    <w:multiLevelType w:val="hybridMultilevel"/>
    <w:tmpl w:val="454870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13"/>
  </w:num>
  <w:num w:numId="7">
    <w:abstractNumId w:val="3"/>
  </w:num>
  <w:num w:numId="8">
    <w:abstractNumId w:val="4"/>
  </w:num>
  <w:num w:numId="9">
    <w:abstractNumId w:val="6"/>
  </w:num>
  <w:num w:numId="10">
    <w:abstractNumId w:val="11"/>
  </w:num>
  <w:num w:numId="11">
    <w:abstractNumId w:val="9"/>
  </w:num>
  <w:num w:numId="12">
    <w:abstractNumId w:val="12"/>
  </w:num>
  <w:num w:numId="13">
    <w:abstractNumId w:val="0"/>
  </w:num>
  <w:num w:numId="1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H">
    <w15:presenceInfo w15:providerId="None" w15:userId="K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11"/>
    <w:rsid w:val="0002231B"/>
    <w:rsid w:val="00063C2C"/>
    <w:rsid w:val="000703A6"/>
    <w:rsid w:val="000E0E5A"/>
    <w:rsid w:val="001033A4"/>
    <w:rsid w:val="00163511"/>
    <w:rsid w:val="00172524"/>
    <w:rsid w:val="001D4571"/>
    <w:rsid w:val="002323D1"/>
    <w:rsid w:val="002C406F"/>
    <w:rsid w:val="00316D76"/>
    <w:rsid w:val="00331721"/>
    <w:rsid w:val="003339A7"/>
    <w:rsid w:val="003E015D"/>
    <w:rsid w:val="00433922"/>
    <w:rsid w:val="004D1A12"/>
    <w:rsid w:val="004D3F89"/>
    <w:rsid w:val="00583B42"/>
    <w:rsid w:val="005C63CD"/>
    <w:rsid w:val="00654D6C"/>
    <w:rsid w:val="00714BAC"/>
    <w:rsid w:val="00803FF1"/>
    <w:rsid w:val="008304B7"/>
    <w:rsid w:val="008755BF"/>
    <w:rsid w:val="008B1DD7"/>
    <w:rsid w:val="008B2BE6"/>
    <w:rsid w:val="00900704"/>
    <w:rsid w:val="00920DA8"/>
    <w:rsid w:val="009B7307"/>
    <w:rsid w:val="009F74FA"/>
    <w:rsid w:val="00BA19F3"/>
    <w:rsid w:val="00BE4419"/>
    <w:rsid w:val="00BF2802"/>
    <w:rsid w:val="00C43F38"/>
    <w:rsid w:val="00C605C0"/>
    <w:rsid w:val="00CB220A"/>
    <w:rsid w:val="00D145FB"/>
    <w:rsid w:val="00D51535"/>
    <w:rsid w:val="00D735C3"/>
    <w:rsid w:val="00D85896"/>
    <w:rsid w:val="00DD479A"/>
    <w:rsid w:val="00DE0088"/>
    <w:rsid w:val="00DF6073"/>
    <w:rsid w:val="00E6142B"/>
    <w:rsid w:val="00E7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36B9"/>
  <w15:chartTrackingRefBased/>
  <w15:docId w15:val="{3DD5B823-43D1-4FBD-AF78-BFB5B71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3511"/>
  </w:style>
  <w:style w:type="paragraph" w:styleId="Nadpis1">
    <w:name w:val="heading 1"/>
    <w:basedOn w:val="Normlny"/>
    <w:next w:val="Normlny"/>
    <w:link w:val="Nadpis1Char"/>
    <w:uiPriority w:val="9"/>
    <w:qFormat/>
    <w:rsid w:val="00163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6351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63511"/>
  </w:style>
  <w:style w:type="paragraph" w:styleId="Hlavika">
    <w:name w:val="header"/>
    <w:aliases w:val="hd,he,header"/>
    <w:basedOn w:val="Normlny"/>
    <w:link w:val="HlavikaChar"/>
    <w:uiPriority w:val="99"/>
    <w:unhideWhenUsed/>
    <w:rsid w:val="0016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163511"/>
  </w:style>
  <w:style w:type="paragraph" w:customStyle="1" w:styleId="Default">
    <w:name w:val="Default"/>
    <w:basedOn w:val="Normlny"/>
    <w:rsid w:val="001635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63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16351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BE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E01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01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01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01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015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15D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9F74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74F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04B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04B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04B7"/>
    <w:rPr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D4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C92EA-96AB-42A6-AFD6-442B54A3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KH</cp:lastModifiedBy>
  <cp:revision>36</cp:revision>
  <cp:lastPrinted>2024-05-02T11:48:00Z</cp:lastPrinted>
  <dcterms:created xsi:type="dcterms:W3CDTF">2024-02-19T10:15:00Z</dcterms:created>
  <dcterms:modified xsi:type="dcterms:W3CDTF">2026-01-21T11:05:00Z</dcterms:modified>
</cp:coreProperties>
</file>